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07ADFBFE" w:rsidR="00096DC0" w:rsidRPr="00415B2F" w:rsidRDefault="0002305D" w:rsidP="00415B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477FB107"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7A6B65">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7726E92D" w14:textId="77777777" w:rsidR="007A6B65" w:rsidRDefault="007A6B65" w:rsidP="00074CC0">
      <w:pPr>
        <w:autoSpaceDE w:val="0"/>
        <w:autoSpaceDN w:val="0"/>
        <w:adjustRightInd w:val="0"/>
        <w:jc w:val="both"/>
        <w:rPr>
          <w:rFonts w:ascii="Calibri" w:hAnsi="Calibri" w:cs="Calibri"/>
          <w:sz w:val="22"/>
          <w:szCs w:val="22"/>
        </w:rPr>
      </w:pPr>
    </w:p>
    <w:p w14:paraId="18ABEDE1" w14:textId="2ACC5996"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65CD5" w:rsidRPr="00B92FC0">
        <w:rPr>
          <w:rFonts w:ascii="Calibri" w:hAnsi="Calibri" w:cs="Calibri"/>
          <w:b/>
          <w:bCs/>
          <w:iCs/>
          <w:sz w:val="22"/>
          <w:szCs w:val="22"/>
        </w:rPr>
        <w:t xml:space="preserve">Léčivý přípravek ATC skupiny </w:t>
      </w:r>
      <w:r w:rsidR="00F65CD5" w:rsidRPr="00DA226D">
        <w:rPr>
          <w:rFonts w:ascii="Calibri" w:hAnsi="Calibri" w:cs="Calibri"/>
          <w:b/>
          <w:bCs/>
          <w:iCs/>
          <w:sz w:val="22"/>
          <w:szCs w:val="22"/>
        </w:rPr>
        <w:t>L04AA31 s</w:t>
      </w:r>
      <w:r w:rsidR="00F65CD5">
        <w:rPr>
          <w:rFonts w:ascii="Calibri" w:hAnsi="Calibri" w:cs="Calibri"/>
          <w:b/>
          <w:bCs/>
          <w:iCs/>
          <w:sz w:val="22"/>
          <w:szCs w:val="22"/>
        </w:rPr>
        <w:t> </w:t>
      </w:r>
      <w:r w:rsidR="00F65CD5" w:rsidRPr="00DA226D">
        <w:rPr>
          <w:rFonts w:ascii="Calibri" w:hAnsi="Calibri" w:cs="Calibri"/>
          <w:b/>
          <w:bCs/>
          <w:iCs/>
          <w:sz w:val="22"/>
          <w:szCs w:val="22"/>
        </w:rPr>
        <w:t>účinnou látkou Teriflunomid</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62D803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F65CD5" w:rsidRPr="00E50C8E">
        <w:rPr>
          <w:rFonts w:ascii="Calibri" w:hAnsi="Calibri" w:cs="Arial"/>
          <w:b/>
          <w:bCs/>
          <w:sz w:val="22"/>
          <w:szCs w:val="22"/>
        </w:rPr>
        <w:t xml:space="preserve">ATC skupiny </w:t>
      </w:r>
      <w:r w:rsidR="00F65CD5" w:rsidRPr="00DA226D">
        <w:rPr>
          <w:rFonts w:ascii="Calibri" w:hAnsi="Calibri" w:cs="Arial"/>
          <w:b/>
          <w:bCs/>
          <w:sz w:val="22"/>
          <w:szCs w:val="22"/>
        </w:rPr>
        <w:t>L04AA31</w:t>
      </w:r>
      <w:r w:rsidR="00F65CD5">
        <w:rPr>
          <w:rFonts w:ascii="Calibri" w:hAnsi="Calibri" w:cs="Arial"/>
          <w:b/>
          <w:bCs/>
          <w:sz w:val="22"/>
          <w:szCs w:val="22"/>
        </w:rPr>
        <w:t xml:space="preserve"> </w:t>
      </w:r>
      <w:r w:rsidR="00F65CD5" w:rsidRPr="002606F5">
        <w:rPr>
          <w:rFonts w:asciiTheme="minorHAnsi" w:hAnsiTheme="minorHAnsi" w:cstheme="minorHAnsi"/>
          <w:bCs/>
          <w:sz w:val="22"/>
          <w:szCs w:val="22"/>
        </w:rPr>
        <w:t>s účinnou látkou</w:t>
      </w:r>
      <w:r w:rsidR="00F65CD5" w:rsidRPr="002606F5">
        <w:rPr>
          <w:rFonts w:asciiTheme="minorHAnsi" w:hAnsiTheme="minorHAnsi" w:cstheme="minorHAnsi"/>
          <w:b/>
          <w:sz w:val="22"/>
          <w:szCs w:val="22"/>
        </w:rPr>
        <w:t xml:space="preserve"> </w:t>
      </w:r>
      <w:r w:rsidR="00F65CD5" w:rsidRPr="00DA226D">
        <w:rPr>
          <w:rFonts w:ascii="Calibri" w:hAnsi="Calibri" w:cs="Calibri"/>
          <w:b/>
          <w:bCs/>
          <w:iCs/>
          <w:sz w:val="22"/>
          <w:szCs w:val="22"/>
        </w:rPr>
        <w:t>Teriflunomid</w:t>
      </w:r>
      <w:r w:rsidR="00096DC0">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7BBD913A" w:rsidR="0024457F" w:rsidRPr="004617FC" w:rsidRDefault="00B50C12" w:rsidP="006C5F4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062563F" w:rsidR="0090742B" w:rsidRPr="00F65CD5" w:rsidRDefault="00A6648D" w:rsidP="00D67A3D">
      <w:pPr>
        <w:spacing w:before="240"/>
        <w:ind w:left="709" w:hanging="709"/>
        <w:jc w:val="both"/>
        <w:rPr>
          <w:rFonts w:ascii="Calibri" w:hAnsi="Calibri" w:cs="Calibri"/>
          <w:sz w:val="22"/>
          <w:szCs w:val="22"/>
        </w:rPr>
      </w:pPr>
      <w:bookmarkStart w:id="1" w:name="_Hlk112320119"/>
      <w:r w:rsidRPr="004617FC">
        <w:rPr>
          <w:rFonts w:ascii="Calibri" w:hAnsi="Calibri" w:cs="Calibri"/>
          <w:b/>
          <w:sz w:val="22"/>
          <w:szCs w:val="22"/>
        </w:rPr>
        <w:t>2.2</w:t>
      </w:r>
      <w:r w:rsidR="00CD171D" w:rsidRPr="004617FC">
        <w:rPr>
          <w:rFonts w:ascii="Calibri" w:hAnsi="Calibri" w:cs="Calibri"/>
          <w:sz w:val="22"/>
          <w:szCs w:val="22"/>
        </w:rPr>
        <w:tab/>
        <w:t xml:space="preserve">Prodávající je </w:t>
      </w:r>
      <w:r w:rsidR="00CD171D" w:rsidRPr="00F65CD5">
        <w:rPr>
          <w:rFonts w:ascii="Calibri" w:hAnsi="Calibri" w:cs="Calibri"/>
          <w:sz w:val="22"/>
          <w:szCs w:val="22"/>
        </w:rPr>
        <w:t>povinen dod</w:t>
      </w:r>
      <w:r w:rsidR="00372823" w:rsidRPr="00F65CD5">
        <w:rPr>
          <w:rFonts w:ascii="Calibri" w:hAnsi="Calibri" w:cs="Calibri"/>
          <w:sz w:val="22"/>
          <w:szCs w:val="22"/>
        </w:rPr>
        <w:t>ávat</w:t>
      </w:r>
      <w:r w:rsidR="00CD171D" w:rsidRPr="00F65CD5">
        <w:rPr>
          <w:rFonts w:ascii="Calibri" w:hAnsi="Calibri" w:cs="Calibri"/>
          <w:sz w:val="22"/>
          <w:szCs w:val="22"/>
        </w:rPr>
        <w:t xml:space="preserve"> kupujícímu zboží </w:t>
      </w:r>
      <w:r w:rsidR="00F07C7F" w:rsidRPr="00F65CD5">
        <w:rPr>
          <w:rFonts w:ascii="Calibri" w:hAnsi="Calibri" w:cs="Calibri"/>
          <w:sz w:val="22"/>
          <w:szCs w:val="22"/>
        </w:rPr>
        <w:t>specifikované</w:t>
      </w:r>
      <w:r w:rsidR="00372823" w:rsidRPr="00F65CD5">
        <w:rPr>
          <w:rFonts w:ascii="Calibri" w:hAnsi="Calibri" w:cs="Calibri"/>
          <w:sz w:val="22"/>
          <w:szCs w:val="22"/>
        </w:rPr>
        <w:t xml:space="preserve"> v </w:t>
      </w:r>
      <w:r w:rsidR="00363B10" w:rsidRPr="00F65CD5">
        <w:rPr>
          <w:rFonts w:ascii="Calibri" w:hAnsi="Calibri" w:cs="Calibri"/>
          <w:sz w:val="22"/>
          <w:szCs w:val="22"/>
        </w:rPr>
        <w:t>p</w:t>
      </w:r>
      <w:r w:rsidR="00372823" w:rsidRPr="00F65CD5">
        <w:rPr>
          <w:rFonts w:ascii="Calibri" w:hAnsi="Calibri" w:cs="Calibri"/>
          <w:sz w:val="22"/>
          <w:szCs w:val="22"/>
        </w:rPr>
        <w:t xml:space="preserve">říloze č. 1 </w:t>
      </w:r>
      <w:r w:rsidR="00363B10" w:rsidRPr="00F65CD5">
        <w:rPr>
          <w:rFonts w:ascii="Calibri" w:hAnsi="Calibri" w:cs="Calibri"/>
          <w:sz w:val="22"/>
          <w:szCs w:val="22"/>
        </w:rPr>
        <w:t>této smlouvy</w:t>
      </w:r>
      <w:r w:rsidR="00372823" w:rsidRPr="00F65CD5">
        <w:rPr>
          <w:rFonts w:ascii="Calibri" w:hAnsi="Calibri" w:cs="Calibri"/>
          <w:sz w:val="22"/>
          <w:szCs w:val="22"/>
        </w:rPr>
        <w:t xml:space="preserve"> </w:t>
      </w:r>
      <w:r w:rsidR="00A47F7F" w:rsidRPr="00F65CD5">
        <w:rPr>
          <w:rFonts w:ascii="Calibri" w:hAnsi="Calibri" w:cs="Calibri"/>
          <w:sz w:val="22"/>
          <w:szCs w:val="22"/>
        </w:rPr>
        <w:t xml:space="preserve">průběžně dle aktuálních provozních potřeb kupujícího, </w:t>
      </w:r>
      <w:bookmarkStart w:id="2" w:name="_Hlk109636875"/>
      <w:r w:rsidR="00E70C67" w:rsidRPr="00F65CD5">
        <w:rPr>
          <w:rFonts w:ascii="Calibri" w:hAnsi="Calibri" w:cs="Calibri"/>
          <w:sz w:val="22"/>
          <w:szCs w:val="22"/>
        </w:rPr>
        <w:t>na základě dílčích objednávek vystavených kupujícím,</w:t>
      </w:r>
      <w:bookmarkEnd w:id="2"/>
      <w:r w:rsidR="00E70C67" w:rsidRPr="00F65CD5">
        <w:rPr>
          <w:rFonts w:ascii="Calibri" w:hAnsi="Calibri" w:cs="Calibri"/>
          <w:sz w:val="22"/>
          <w:szCs w:val="22"/>
        </w:rPr>
        <w:t xml:space="preserve"> </w:t>
      </w:r>
      <w:r w:rsidR="00A47F7F" w:rsidRPr="00F65CD5">
        <w:rPr>
          <w:rFonts w:ascii="Calibri" w:hAnsi="Calibri" w:cs="Calibri"/>
          <w:sz w:val="22"/>
          <w:szCs w:val="22"/>
        </w:rPr>
        <w:t xml:space="preserve">a to </w:t>
      </w:r>
      <w:r w:rsidR="00372823" w:rsidRPr="00F65CD5">
        <w:rPr>
          <w:rFonts w:ascii="Calibri" w:hAnsi="Calibri" w:cs="Calibri"/>
          <w:sz w:val="22"/>
          <w:szCs w:val="22"/>
        </w:rPr>
        <w:t xml:space="preserve">po dobu </w:t>
      </w:r>
      <w:r w:rsidR="00690D0E" w:rsidRPr="00F65CD5">
        <w:rPr>
          <w:rFonts w:ascii="Calibri" w:hAnsi="Calibri" w:cs="Calibri"/>
          <w:sz w:val="22"/>
          <w:szCs w:val="22"/>
        </w:rPr>
        <w:t xml:space="preserve">dvou let </w:t>
      </w:r>
      <w:r w:rsidR="004B22CD" w:rsidRPr="00F65CD5">
        <w:rPr>
          <w:rFonts w:ascii="Calibri" w:hAnsi="Calibri" w:cs="Calibri"/>
          <w:sz w:val="22"/>
          <w:szCs w:val="22"/>
        </w:rPr>
        <w:t xml:space="preserve">ode dne </w:t>
      </w:r>
      <w:r w:rsidR="00CD171D" w:rsidRPr="00F65CD5">
        <w:rPr>
          <w:rFonts w:ascii="Calibri" w:hAnsi="Calibri" w:cs="Calibri"/>
          <w:sz w:val="22"/>
          <w:szCs w:val="22"/>
        </w:rPr>
        <w:t>nabytí účinnosti této smlouvy.</w:t>
      </w:r>
      <w:r w:rsidR="00015F6D" w:rsidRPr="00F65CD5">
        <w:rPr>
          <w:rFonts w:ascii="Calibri" w:hAnsi="Calibri" w:cs="Calibri"/>
          <w:sz w:val="22"/>
          <w:szCs w:val="22"/>
        </w:rPr>
        <w:t xml:space="preserve"> </w:t>
      </w:r>
    </w:p>
    <w:p w14:paraId="2570548B" w14:textId="164084F3" w:rsidR="00787886" w:rsidRPr="00F65CD5" w:rsidRDefault="0090742B" w:rsidP="00D67A3D">
      <w:pPr>
        <w:ind w:left="709" w:hanging="709"/>
        <w:jc w:val="both"/>
        <w:rPr>
          <w:rFonts w:ascii="Calibri" w:hAnsi="Calibri" w:cs="Calibri"/>
          <w:sz w:val="22"/>
          <w:szCs w:val="22"/>
        </w:rPr>
      </w:pPr>
      <w:r w:rsidRPr="00F65CD5">
        <w:rPr>
          <w:rFonts w:ascii="Calibri" w:hAnsi="Calibri" w:cs="Calibri"/>
          <w:b/>
          <w:sz w:val="22"/>
          <w:szCs w:val="22"/>
        </w:rPr>
        <w:t>2.3</w:t>
      </w:r>
      <w:r w:rsidRPr="00F65CD5">
        <w:rPr>
          <w:rFonts w:ascii="Calibri" w:hAnsi="Calibri" w:cs="Calibri"/>
          <w:sz w:val="22"/>
          <w:szCs w:val="22"/>
        </w:rPr>
        <w:tab/>
      </w:r>
      <w:bookmarkStart w:id="3" w:name="_Hlk109636900"/>
      <w:r w:rsidR="00E70C67" w:rsidRPr="005B2E63">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3"/>
    </w:p>
    <w:bookmarkEnd w:id="1"/>
    <w:p w14:paraId="026CEC68" w14:textId="3279664B" w:rsidR="00A6648D" w:rsidRPr="006C5F46" w:rsidRDefault="002137F3" w:rsidP="006C5F46">
      <w:pPr>
        <w:ind w:left="709" w:hanging="709"/>
        <w:jc w:val="both"/>
        <w:rPr>
          <w:rFonts w:ascii="Calibri" w:hAnsi="Calibri" w:cs="Calibri"/>
          <w:szCs w:val="22"/>
        </w:rPr>
      </w:pPr>
      <w:r w:rsidRPr="00F65CD5">
        <w:rPr>
          <w:rFonts w:ascii="Calibri" w:hAnsi="Calibri" w:cs="Calibri"/>
          <w:b/>
          <w:sz w:val="22"/>
          <w:szCs w:val="22"/>
        </w:rPr>
        <w:t>2.4</w:t>
      </w:r>
      <w:r w:rsidRPr="00F65CD5">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w:t>
      </w:r>
      <w:r w:rsidRPr="004617FC">
        <w:rPr>
          <w:rFonts w:ascii="Calibri" w:hAnsi="Calibri" w:cs="Calibri"/>
          <w:sz w:val="22"/>
          <w:szCs w:val="22"/>
        </w:rPr>
        <w:t>. Prodávající je povinen uhradit kupujícímu rozdíl mezi kupní cenou a cenou uhrazenou za nákup na volném trhu. Nárok kupujícího na náhradu škody není tímto ustanovením dotčen.</w:t>
      </w: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7A6B65">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7A6B65">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3A40BC03"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18C272E2" w14:textId="77777777" w:rsidR="000475AF" w:rsidRPr="004617FC" w:rsidRDefault="00167D6F" w:rsidP="000475AF">
      <w:pPr>
        <w:tabs>
          <w:tab w:val="left" w:pos="709"/>
        </w:tabs>
        <w:jc w:val="both"/>
        <w:rPr>
          <w:rFonts w:ascii="Calibri" w:hAnsi="Calibri" w:cs="Calibri"/>
          <w:sz w:val="22"/>
          <w:szCs w:val="22"/>
        </w:rPr>
      </w:pPr>
      <w:r w:rsidRPr="004617FC">
        <w:rPr>
          <w:rFonts w:ascii="Calibri" w:hAnsi="Calibri" w:cs="Calibri"/>
          <w:sz w:val="22"/>
          <w:szCs w:val="22"/>
        </w:rPr>
        <w:tab/>
      </w:r>
      <w:r w:rsidR="000475AF" w:rsidRPr="004617FC">
        <w:rPr>
          <w:rFonts w:ascii="Calibri" w:hAnsi="Calibri" w:cs="Calibri"/>
          <w:sz w:val="22"/>
          <w:szCs w:val="22"/>
        </w:rPr>
        <w:t>Zástupce prodávajícího</w:t>
      </w:r>
      <w:r w:rsidR="000475AF">
        <w:rPr>
          <w:rFonts w:ascii="Calibri" w:hAnsi="Calibri" w:cs="Calibri"/>
          <w:sz w:val="22"/>
          <w:szCs w:val="22"/>
        </w:rPr>
        <w:t xml:space="preserve"> pro příjem objednávek</w:t>
      </w:r>
      <w:r w:rsidR="000475AF" w:rsidRPr="004617FC">
        <w:rPr>
          <w:rFonts w:ascii="Calibri" w:hAnsi="Calibri" w:cs="Calibri"/>
          <w:sz w:val="22"/>
          <w:szCs w:val="22"/>
        </w:rPr>
        <w:t>:</w:t>
      </w:r>
      <w:r w:rsidR="000475AF" w:rsidRPr="00BC555D">
        <w:rPr>
          <w:rFonts w:ascii="Calibri" w:hAnsi="Calibri" w:cs="Calibri"/>
          <w:i/>
          <w:iCs/>
          <w:sz w:val="22"/>
          <w:szCs w:val="22"/>
          <w:highlight w:val="yellow"/>
        </w:rPr>
        <w:t xml:space="preserve"> (doplní dodavatel)</w:t>
      </w:r>
    </w:p>
    <w:p w14:paraId="76BE0803" w14:textId="77777777" w:rsidR="000475AF" w:rsidRPr="004617FC" w:rsidRDefault="000475AF" w:rsidP="000475AF">
      <w:pPr>
        <w:tabs>
          <w:tab w:val="left" w:pos="709"/>
        </w:tabs>
        <w:jc w:val="both"/>
        <w:rPr>
          <w:rFonts w:ascii="Calibri" w:hAnsi="Calibri" w:cs="Calibri"/>
          <w:sz w:val="22"/>
          <w:szCs w:val="22"/>
        </w:rPr>
      </w:pPr>
      <w:r w:rsidRPr="004617FC">
        <w:rPr>
          <w:rFonts w:ascii="Calibri" w:hAnsi="Calibri" w:cs="Calibri"/>
          <w:sz w:val="22"/>
          <w:szCs w:val="22"/>
        </w:rPr>
        <w:tab/>
      </w:r>
      <w:r w:rsidRPr="004617FC">
        <w:rPr>
          <w:rFonts w:ascii="Calibri" w:hAnsi="Calibri" w:cs="Calibri"/>
          <w:noProof/>
          <w:sz w:val="22"/>
          <w:szCs w:val="22"/>
        </w:rPr>
        <w:t>Jméno, příjmení:</w:t>
      </w:r>
      <w:r w:rsidRPr="004617FC">
        <w:rPr>
          <w:rFonts w:ascii="Calibri" w:hAnsi="Calibri" w:cs="Calibri"/>
          <w:sz w:val="22"/>
          <w:szCs w:val="22"/>
        </w:rPr>
        <w:t xml:space="preserve">  </w:t>
      </w:r>
      <w:r w:rsidRPr="004F3257">
        <w:rPr>
          <w:rFonts w:ascii="Calibri" w:hAnsi="Calibri" w:cs="Calibri"/>
          <w:sz w:val="22"/>
          <w:szCs w:val="22"/>
          <w:highlight w:val="yellow"/>
        </w:rPr>
        <w:t>……………………………………….</w:t>
      </w:r>
      <w:r>
        <w:rPr>
          <w:rFonts w:ascii="Calibri" w:hAnsi="Calibri" w:cs="Calibri"/>
          <w:sz w:val="22"/>
          <w:szCs w:val="22"/>
        </w:rPr>
        <w:t xml:space="preserve"> </w:t>
      </w:r>
    </w:p>
    <w:p w14:paraId="734658F7" w14:textId="77777777" w:rsidR="000475AF" w:rsidRPr="004617FC" w:rsidRDefault="000475AF" w:rsidP="000475AF">
      <w:pPr>
        <w:tabs>
          <w:tab w:val="left" w:pos="709"/>
        </w:tabs>
        <w:rPr>
          <w:rFonts w:ascii="Calibri" w:hAnsi="Calibri" w:cs="Calibri"/>
          <w:sz w:val="22"/>
          <w:szCs w:val="22"/>
        </w:rPr>
      </w:pPr>
      <w:r w:rsidRPr="004617FC">
        <w:rPr>
          <w:rFonts w:ascii="Calibri" w:hAnsi="Calibri" w:cs="Calibri"/>
          <w:sz w:val="22"/>
          <w:szCs w:val="22"/>
        </w:rPr>
        <w:tab/>
        <w:t xml:space="preserve">E-mail:  </w:t>
      </w:r>
      <w:r w:rsidRPr="004F3257">
        <w:rPr>
          <w:rFonts w:ascii="Calibri" w:hAnsi="Calibri" w:cs="Calibri"/>
          <w:sz w:val="22"/>
          <w:szCs w:val="22"/>
          <w:highlight w:val="yellow"/>
        </w:rPr>
        <w:t>....…………………………………………………..</w:t>
      </w:r>
    </w:p>
    <w:p w14:paraId="6CD001ED" w14:textId="77777777" w:rsidR="000475AF" w:rsidRPr="004617FC" w:rsidRDefault="000475AF" w:rsidP="000475AF">
      <w:pPr>
        <w:tabs>
          <w:tab w:val="left" w:pos="709"/>
        </w:tabs>
        <w:jc w:val="both"/>
        <w:rPr>
          <w:rFonts w:ascii="Calibri" w:hAnsi="Calibri" w:cs="Calibri"/>
          <w:noProof/>
          <w:sz w:val="22"/>
          <w:szCs w:val="22"/>
        </w:rPr>
      </w:pPr>
      <w:r w:rsidRPr="004617FC">
        <w:rPr>
          <w:rFonts w:ascii="Calibri" w:hAnsi="Calibri" w:cs="Calibri"/>
          <w:sz w:val="22"/>
          <w:szCs w:val="22"/>
        </w:rPr>
        <w:tab/>
      </w:r>
      <w:r w:rsidRPr="004617FC">
        <w:rPr>
          <w:rFonts w:ascii="Calibri" w:hAnsi="Calibri" w:cs="Calibri"/>
          <w:noProof/>
          <w:sz w:val="22"/>
          <w:szCs w:val="22"/>
        </w:rPr>
        <w:t xml:space="preserve">Mobil:  </w:t>
      </w:r>
      <w:r w:rsidRPr="000475AF">
        <w:rPr>
          <w:rFonts w:ascii="Calibri" w:hAnsi="Calibri" w:cs="Calibri"/>
          <w:noProof/>
          <w:sz w:val="22"/>
          <w:szCs w:val="22"/>
          <w:highlight w:val="yellow"/>
        </w:rPr>
        <w:t>……………………………………………………….</w:t>
      </w:r>
    </w:p>
    <w:p w14:paraId="4C35E06D" w14:textId="02E6C73B" w:rsidR="00A96A4F" w:rsidRPr="000475AF" w:rsidRDefault="000475AF" w:rsidP="000475AF">
      <w:pPr>
        <w:tabs>
          <w:tab w:val="left" w:pos="709"/>
        </w:tabs>
        <w:jc w:val="both"/>
        <w:rPr>
          <w:rFonts w:ascii="Calibri" w:hAnsi="Calibri" w:cs="Calibri"/>
          <w:noProof/>
          <w:sz w:val="22"/>
          <w:szCs w:val="22"/>
        </w:rPr>
      </w:pPr>
      <w:r w:rsidRPr="007B3091">
        <w:rPr>
          <w:rFonts w:cs="Calibri"/>
        </w:rPr>
        <w:tab/>
      </w:r>
      <w:r w:rsidRPr="000475AF">
        <w:rPr>
          <w:rFonts w:ascii="Calibri" w:hAnsi="Calibri" w:cs="Calibri"/>
          <w:noProof/>
          <w:sz w:val="22"/>
          <w:szCs w:val="22"/>
        </w:rPr>
        <w:t xml:space="preserve">Tel:  </w:t>
      </w:r>
      <w:r w:rsidRPr="000475AF">
        <w:rPr>
          <w:rFonts w:ascii="Calibri" w:hAnsi="Calibri" w:cs="Calibri"/>
          <w:noProof/>
          <w:sz w:val="22"/>
          <w:szCs w:val="22"/>
          <w:highlight w:val="yellow"/>
        </w:rPr>
        <w:t>……………………………………………………………</w:t>
      </w:r>
    </w:p>
    <w:p w14:paraId="49EF8ED6" w14:textId="77777777" w:rsidR="00A96A4F" w:rsidRPr="004617FC" w:rsidRDefault="00A96A4F" w:rsidP="000475AF">
      <w:pPr>
        <w:tabs>
          <w:tab w:val="left" w:pos="709"/>
        </w:tabs>
        <w:rPr>
          <w:rFonts w:ascii="Calibri" w:hAnsi="Calibri" w:cs="Calibri"/>
          <w:sz w:val="22"/>
          <w:szCs w:val="22"/>
        </w:rPr>
      </w:pPr>
    </w:p>
    <w:p w14:paraId="150B7D82" w14:textId="7B4A5CAB"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51A906B"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4E5F3502"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1A530A6F"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40199ED0" w:rsidR="007460F2" w:rsidRPr="005B2E63" w:rsidRDefault="00D07CAD" w:rsidP="005B2E63">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686300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30FD8">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D49B64" w14:textId="78897E01" w:rsidR="000475AF" w:rsidRPr="00130FD8" w:rsidRDefault="001D2DB5" w:rsidP="000475AF">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F65CD5">
        <w:rPr>
          <w:rFonts w:ascii="Calibri" w:hAnsi="Calibri" w:cs="Calibri"/>
          <w:b/>
          <w:bCs/>
          <w:sz w:val="22"/>
          <w:szCs w:val="22"/>
        </w:rPr>
        <w:t xml:space="preserve">za období </w:t>
      </w:r>
      <w:r w:rsidR="00690D0E" w:rsidRPr="00F65CD5">
        <w:rPr>
          <w:rFonts w:ascii="Calibri" w:hAnsi="Calibri" w:cs="Calibri"/>
          <w:b/>
          <w:bCs/>
          <w:sz w:val="22"/>
          <w:szCs w:val="22"/>
        </w:rPr>
        <w:t>2 let (24</w:t>
      </w:r>
      <w:r w:rsidR="00D51DFE" w:rsidRPr="00F65CD5">
        <w:rPr>
          <w:rFonts w:ascii="Calibri" w:hAnsi="Calibri" w:cs="Calibri"/>
          <w:b/>
          <w:bCs/>
          <w:sz w:val="22"/>
          <w:szCs w:val="22"/>
        </w:rPr>
        <w:t xml:space="preserve"> měsíců)</w:t>
      </w:r>
      <w:r w:rsidR="009306B9" w:rsidRPr="00F65CD5">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0475AF">
        <w:rPr>
          <w:rFonts w:ascii="Calibri" w:hAnsi="Calibri" w:cs="Calibri"/>
          <w:sz w:val="22"/>
          <w:szCs w:val="22"/>
        </w:rPr>
        <w:t xml:space="preserve"> </w:t>
      </w:r>
      <w:r w:rsidR="000475AF" w:rsidRPr="00130FD8">
        <w:rPr>
          <w:rFonts w:ascii="Calibri" w:hAnsi="Calibri" w:cs="Calibri"/>
          <w:i/>
          <w:iCs/>
          <w:sz w:val="22"/>
          <w:szCs w:val="22"/>
          <w:highlight w:val="lightGray"/>
        </w:rPr>
        <w:t>(bude doplněno před podpisem smlouvy)</w:t>
      </w:r>
    </w:p>
    <w:p w14:paraId="7759F7D5" w14:textId="77777777" w:rsidR="000475AF" w:rsidRDefault="000475AF" w:rsidP="000475AF">
      <w:pPr>
        <w:pStyle w:val="Zkladntextodsazen3"/>
        <w:spacing w:after="0"/>
        <w:ind w:left="709" w:hanging="709"/>
        <w:jc w:val="both"/>
        <w:rPr>
          <w:rFonts w:ascii="Calibri" w:hAnsi="Calibri" w:cs="Calibri"/>
          <w:sz w:val="22"/>
          <w:szCs w:val="22"/>
        </w:rPr>
      </w:pPr>
    </w:p>
    <w:p w14:paraId="5185A289" w14:textId="77777777" w:rsidR="000475AF" w:rsidRDefault="000475AF" w:rsidP="000475A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EB94667" w14:textId="77777777" w:rsidR="000475AF" w:rsidRPr="00BA6202" w:rsidRDefault="000475AF" w:rsidP="000475A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74CE8EB8" w14:textId="77777777" w:rsidR="000475AF" w:rsidRPr="00BA6202" w:rsidRDefault="000475AF" w:rsidP="000475A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Sazba 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3346169D" w14:textId="77777777" w:rsidR="000475AF" w:rsidRDefault="000475AF" w:rsidP="000475AF">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22DE62EC" w:rsidR="00964F33" w:rsidRPr="004617FC" w:rsidRDefault="00964F33" w:rsidP="000475AF">
      <w:pPr>
        <w:pStyle w:val="Zkladntextodsazen3"/>
        <w:ind w:left="709" w:hanging="709"/>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334EF7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lastRenderedPageBreak/>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650D31CA" w14:textId="0DE4B6C2" w:rsidR="008B438D"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8B438D" w:rsidRPr="008B438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48AB0F0A" w:rsidR="0024457F" w:rsidRPr="004617FC" w:rsidRDefault="008B438D" w:rsidP="00345638">
      <w:pPr>
        <w:tabs>
          <w:tab w:val="left" w:pos="0"/>
        </w:tabs>
        <w:ind w:left="709" w:hanging="709"/>
        <w:jc w:val="both"/>
        <w:rPr>
          <w:rFonts w:ascii="Calibri" w:hAnsi="Calibri" w:cs="Calibri"/>
          <w:sz w:val="22"/>
          <w:szCs w:val="22"/>
        </w:rPr>
      </w:pPr>
      <w:r w:rsidRPr="008B438D">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C4E7437"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8B438D">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bookmarkStart w:id="4" w:name="_Hlk112320176"/>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bookmarkEnd w:id="4"/>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F65CD5" w:rsidRDefault="00826BA0" w:rsidP="00345638">
      <w:pPr>
        <w:ind w:left="709" w:hanging="709"/>
        <w:jc w:val="both"/>
        <w:rPr>
          <w:rFonts w:ascii="Calibri" w:hAnsi="Calibri" w:cs="Calibri"/>
          <w:sz w:val="22"/>
          <w:szCs w:val="22"/>
        </w:rPr>
      </w:pPr>
      <w:bookmarkStart w:id="5" w:name="_Hlk112320197"/>
      <w:r w:rsidRPr="00F65CD5">
        <w:rPr>
          <w:rFonts w:ascii="Calibri" w:hAnsi="Calibri" w:cs="Calibri"/>
          <w:b/>
          <w:sz w:val="22"/>
          <w:szCs w:val="22"/>
        </w:rPr>
        <w:t>7.</w:t>
      </w:r>
      <w:r w:rsidR="000A2A80" w:rsidRPr="00F65CD5">
        <w:rPr>
          <w:rFonts w:ascii="Calibri" w:hAnsi="Calibri" w:cs="Calibri"/>
          <w:b/>
          <w:sz w:val="22"/>
          <w:szCs w:val="22"/>
        </w:rPr>
        <w:t>4</w:t>
      </w:r>
      <w:r w:rsidRPr="00F65CD5">
        <w:rPr>
          <w:rFonts w:ascii="Calibri" w:hAnsi="Calibri" w:cs="Calibri"/>
          <w:b/>
          <w:sz w:val="22"/>
          <w:szCs w:val="22"/>
        </w:rPr>
        <w:tab/>
      </w:r>
      <w:r w:rsidRPr="00F65CD5">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F65CD5">
        <w:rPr>
          <w:rFonts w:ascii="Calibri" w:hAnsi="Calibri" w:cs="Calibri"/>
          <w:sz w:val="22"/>
          <w:szCs w:val="22"/>
        </w:rPr>
        <w:t>á</w:t>
      </w:r>
      <w:r w:rsidRPr="00F65CD5">
        <w:rPr>
          <w:rFonts w:ascii="Calibri" w:hAnsi="Calibri" w:cs="Calibri"/>
          <w:sz w:val="22"/>
          <w:szCs w:val="22"/>
        </w:rPr>
        <w:t xml:space="preserve">vající povinen nastoupit k řešení reklamace kupujícího z vadného zboží ve lhůtě </w:t>
      </w:r>
      <w:r w:rsidR="006203D5" w:rsidRPr="00F65CD5">
        <w:rPr>
          <w:rFonts w:ascii="Calibri" w:hAnsi="Calibri" w:cs="Calibri"/>
          <w:sz w:val="22"/>
          <w:szCs w:val="22"/>
        </w:rPr>
        <w:t>v pracovních dnech</w:t>
      </w:r>
      <w:r w:rsidRPr="00F65CD5">
        <w:rPr>
          <w:rFonts w:ascii="Calibri" w:hAnsi="Calibri" w:cs="Calibri"/>
          <w:sz w:val="22"/>
          <w:szCs w:val="22"/>
        </w:rPr>
        <w:t xml:space="preserve"> do 24 hodin od nahlášení vad zboží kupujícím prodávajícímu telefonicky nebo písemně.  </w:t>
      </w:r>
    </w:p>
    <w:bookmarkEnd w:id="5"/>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00B0A7F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A073C5">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CFEBC9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A073C5">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059E8D92"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C457E5">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w:t>
      </w:r>
      <w:r w:rsidR="0024457F" w:rsidRPr="004617FC">
        <w:rPr>
          <w:rFonts w:ascii="Calibri" w:hAnsi="Calibri" w:cs="Calibri"/>
          <w:sz w:val="22"/>
          <w:szCs w:val="22"/>
        </w:rPr>
        <w:lastRenderedPageBreak/>
        <w:t xml:space="preserve">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65CD5">
        <w:rPr>
          <w:rFonts w:ascii="Calibri" w:hAnsi="Calibri" w:cs="Calibri"/>
          <w:b/>
          <w:iCs/>
          <w:sz w:val="22"/>
          <w:szCs w:val="22"/>
        </w:rPr>
        <w:t xml:space="preserve">na dobu </w:t>
      </w:r>
      <w:r w:rsidR="00F77E40" w:rsidRPr="00F65CD5">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1E12E71E" w14:textId="5DB82057" w:rsidR="00076408" w:rsidRDefault="00CF64F6" w:rsidP="006C5F46">
      <w:pPr>
        <w:pStyle w:val="Zkladntextodsazen"/>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0DB98A23" w14:textId="77777777" w:rsidR="00130FD8" w:rsidRDefault="00130FD8" w:rsidP="0024457F">
      <w:pPr>
        <w:pStyle w:val="Zkladntextodsazen"/>
        <w:spacing w:after="0"/>
        <w:ind w:left="705" w:hanging="705"/>
        <w:jc w:val="both"/>
        <w:rPr>
          <w:rFonts w:ascii="Calibri" w:hAnsi="Calibri" w:cs="Calibri"/>
          <w:sz w:val="22"/>
          <w:szCs w:val="22"/>
        </w:rPr>
      </w:pPr>
    </w:p>
    <w:p w14:paraId="241AC023" w14:textId="14EE1C1F"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3914E9CA" w14:textId="5D6741E0" w:rsidR="0024457F" w:rsidRDefault="0024457F" w:rsidP="0024457F">
      <w:pPr>
        <w:rPr>
          <w:rFonts w:ascii="Calibri" w:hAnsi="Calibri" w:cs="Calibri"/>
          <w:sz w:val="22"/>
          <w:szCs w:val="22"/>
          <w:shd w:val="clear" w:color="auto" w:fill="FFFFFF" w:themeFill="background1"/>
        </w:rPr>
      </w:pPr>
    </w:p>
    <w:p w14:paraId="5D571C98" w14:textId="71F0D479" w:rsidR="006C5F46" w:rsidRDefault="006C5F46" w:rsidP="0024457F">
      <w:pPr>
        <w:rPr>
          <w:rFonts w:ascii="Calibri" w:hAnsi="Calibri" w:cs="Calibri"/>
          <w:sz w:val="22"/>
          <w:szCs w:val="22"/>
          <w:shd w:val="clear" w:color="auto" w:fill="FFFFFF" w:themeFill="background1"/>
        </w:rPr>
      </w:pPr>
    </w:p>
    <w:p w14:paraId="3F141D51" w14:textId="77777777" w:rsidR="006C5F46" w:rsidRPr="004617FC" w:rsidRDefault="006C5F46"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4F3DA05B" w14:textId="01B593E8" w:rsidR="0022356A" w:rsidRDefault="0022356A" w:rsidP="0024457F">
      <w:pPr>
        <w:rPr>
          <w:rFonts w:ascii="Calibri" w:hAnsi="Calibri"/>
          <w:bCs/>
          <w:sz w:val="22"/>
          <w:szCs w:val="22"/>
        </w:rPr>
      </w:pPr>
    </w:p>
    <w:p w14:paraId="2DF7D8D7" w14:textId="77777777" w:rsidR="006C5F46" w:rsidRPr="004617FC" w:rsidRDefault="006C5F46"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lastRenderedPageBreak/>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A6B65">
      <w:headerReference w:type="default" r:id="rId8"/>
      <w:footerReference w:type="default" r:id="rId9"/>
      <w:pgSz w:w="11906" w:h="16838"/>
      <w:pgMar w:top="1361" w:right="1134" w:bottom="1077"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6"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7"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5AF"/>
    <w:rsid w:val="00047C2D"/>
    <w:rsid w:val="00054942"/>
    <w:rsid w:val="00074CC0"/>
    <w:rsid w:val="00076408"/>
    <w:rsid w:val="00091376"/>
    <w:rsid w:val="00096DC0"/>
    <w:rsid w:val="000A2A80"/>
    <w:rsid w:val="000B54D9"/>
    <w:rsid w:val="000D64BA"/>
    <w:rsid w:val="000E1A8F"/>
    <w:rsid w:val="000E1D2F"/>
    <w:rsid w:val="000F100C"/>
    <w:rsid w:val="00126C75"/>
    <w:rsid w:val="00130FD8"/>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5B2F"/>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B2E63"/>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5F46"/>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A6B65"/>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438D"/>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3C5"/>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8755D"/>
    <w:rsid w:val="00BA12C2"/>
    <w:rsid w:val="00BA57EC"/>
    <w:rsid w:val="00BB3965"/>
    <w:rsid w:val="00BB6BA8"/>
    <w:rsid w:val="00BC054F"/>
    <w:rsid w:val="00BD15CD"/>
    <w:rsid w:val="00BE4A74"/>
    <w:rsid w:val="00BE64AC"/>
    <w:rsid w:val="00C161A7"/>
    <w:rsid w:val="00C21D94"/>
    <w:rsid w:val="00C33878"/>
    <w:rsid w:val="00C457E5"/>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70C67"/>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65CD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E73ED"/>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9</Pages>
  <Words>3316</Words>
  <Characters>19566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48</cp:revision>
  <cp:lastPrinted>2018-05-18T08:11:00Z</cp:lastPrinted>
  <dcterms:created xsi:type="dcterms:W3CDTF">2020-12-12T19:09:00Z</dcterms:created>
  <dcterms:modified xsi:type="dcterms:W3CDTF">2022-09-24T09:32:00Z</dcterms:modified>
</cp:coreProperties>
</file>